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37CF18" w14:textId="0A4CF467" w:rsidR="00627D8B" w:rsidRPr="0067384C" w:rsidRDefault="00627D8B" w:rsidP="00627D8B">
      <w:pPr>
        <w:pStyle w:val="Nagwek1"/>
        <w:rPr>
          <w:rFonts w:ascii="Open Sans Light" w:hAnsi="Open Sans Light" w:cs="Open Sans Light"/>
          <w:sz w:val="20"/>
        </w:rPr>
      </w:pPr>
      <w:bookmarkStart w:id="0" w:name="_Toc226278319"/>
      <w:bookmarkStart w:id="1" w:name="_Toc228160849"/>
      <w:r w:rsidRPr="0067384C">
        <w:rPr>
          <w:rFonts w:ascii="Open Sans Light" w:hAnsi="Open Sans Light" w:cs="Open Sans Light"/>
          <w:sz w:val="20"/>
        </w:rPr>
        <w:t xml:space="preserve">Załącznik do Listy sprawdzającej projektu </w:t>
      </w:r>
      <w:r w:rsidR="00C3693E" w:rsidRPr="0067384C">
        <w:rPr>
          <w:rFonts w:ascii="Open Sans Light" w:hAnsi="Open Sans Light" w:cs="Open Sans Light"/>
          <w:bCs/>
          <w:sz w:val="20"/>
        </w:rPr>
        <w:t>procedury ocen oddziaływania na środowisko z</w:t>
      </w:r>
      <w:r w:rsidR="00FA05DE" w:rsidRPr="0067384C">
        <w:rPr>
          <w:rFonts w:ascii="Open Sans Light" w:hAnsi="Open Sans Light" w:cs="Open Sans Light"/>
          <w:bCs/>
          <w:sz w:val="20"/>
        </w:rPr>
        <w:t> </w:t>
      </w:r>
      <w:r w:rsidR="00C3693E" w:rsidRPr="0067384C">
        <w:rPr>
          <w:rFonts w:ascii="Open Sans Light" w:hAnsi="Open Sans Light" w:cs="Open Sans Light"/>
          <w:bCs/>
          <w:sz w:val="20"/>
        </w:rPr>
        <w:t>elementami adaptacji do zmian klimatu</w:t>
      </w:r>
    </w:p>
    <w:p w14:paraId="08A43F0E" w14:textId="77777777" w:rsidR="00363D4D" w:rsidRPr="0067384C" w:rsidRDefault="000F2553" w:rsidP="00363D4D">
      <w:pPr>
        <w:pStyle w:val="Nagwek1"/>
        <w:rPr>
          <w:rFonts w:ascii="Open Sans Light" w:hAnsi="Open Sans Light" w:cs="Open Sans Light"/>
          <w:sz w:val="20"/>
        </w:rPr>
      </w:pPr>
      <w:r w:rsidRPr="0067384C">
        <w:rPr>
          <w:rFonts w:ascii="Open Sans Light" w:hAnsi="Open Sans Light" w:cs="Open Sans Light"/>
          <w:sz w:val="20"/>
        </w:rPr>
        <w:t>L</w:t>
      </w:r>
      <w:r w:rsidR="00363D4D" w:rsidRPr="0067384C">
        <w:rPr>
          <w:rFonts w:ascii="Open Sans Light" w:hAnsi="Open Sans Light" w:cs="Open Sans Light"/>
          <w:sz w:val="20"/>
        </w:rPr>
        <w:t>ista sprawdzająca w zakresie dokumentacji OOŚ/Natura 2000</w:t>
      </w:r>
      <w:bookmarkEnd w:id="0"/>
      <w:bookmarkEnd w:id="1"/>
      <w:r w:rsidRPr="0067384C">
        <w:rPr>
          <w:rFonts w:ascii="Open Sans Light" w:hAnsi="Open Sans Light" w:cs="Open Sans Light"/>
          <w:sz w:val="20"/>
        </w:rPr>
        <w:t>/RDW</w:t>
      </w:r>
      <w:r w:rsidR="00363D4D" w:rsidRPr="0067384C">
        <w:rPr>
          <w:rFonts w:ascii="Open Sans Light" w:hAnsi="Open Sans Light" w:cs="Open Sans Light"/>
          <w:sz w:val="20"/>
        </w:rPr>
        <w:t xml:space="preserve"> </w:t>
      </w:r>
    </w:p>
    <w:p w14:paraId="2013B569" w14:textId="77777777" w:rsidR="00363D4D" w:rsidRPr="0067384C" w:rsidRDefault="00363D4D" w:rsidP="00363D4D">
      <w:pPr>
        <w:pStyle w:val="Tytu"/>
        <w:rPr>
          <w:rFonts w:ascii="Open Sans Light" w:hAnsi="Open Sans Light" w:cs="Open Sans Light"/>
          <w:sz w:val="20"/>
          <w:szCs w:val="20"/>
        </w:rPr>
      </w:pPr>
    </w:p>
    <w:p w14:paraId="2F232EE6" w14:textId="77777777" w:rsidR="00363D4D" w:rsidRPr="0067384C" w:rsidRDefault="00363D4D" w:rsidP="00363D4D">
      <w:pPr>
        <w:pStyle w:val="Tytu"/>
        <w:jc w:val="left"/>
        <w:rPr>
          <w:rFonts w:ascii="Open Sans Light" w:hAnsi="Open Sans Light" w:cs="Open Sans Light"/>
          <w:sz w:val="20"/>
          <w:szCs w:val="20"/>
        </w:rPr>
      </w:pPr>
    </w:p>
    <w:p w14:paraId="73CAF868" w14:textId="77777777" w:rsidR="00363D4D" w:rsidRPr="0067384C" w:rsidRDefault="00363D4D" w:rsidP="00363D4D">
      <w:pPr>
        <w:pStyle w:val="Tytu"/>
        <w:jc w:val="left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 xml:space="preserve">Nazwa projektu: </w:t>
      </w:r>
    </w:p>
    <w:p w14:paraId="4CA8993A" w14:textId="77777777" w:rsidR="00363D4D" w:rsidRPr="0067384C" w:rsidRDefault="00363D4D" w:rsidP="00363D4D">
      <w:pPr>
        <w:pStyle w:val="Tytu"/>
        <w:jc w:val="left"/>
        <w:rPr>
          <w:rFonts w:ascii="Open Sans Light" w:hAnsi="Open Sans Light" w:cs="Open Sans Light"/>
          <w:sz w:val="20"/>
          <w:szCs w:val="20"/>
        </w:rPr>
      </w:pPr>
    </w:p>
    <w:p w14:paraId="7B0B3230" w14:textId="77777777" w:rsidR="00363D4D" w:rsidRPr="0067384C" w:rsidRDefault="00363D4D" w:rsidP="00363D4D">
      <w:pPr>
        <w:pStyle w:val="Tytu"/>
        <w:jc w:val="left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…………......................................................................................................................................</w:t>
      </w:r>
    </w:p>
    <w:p w14:paraId="77915FC2" w14:textId="77777777" w:rsidR="00363D4D" w:rsidRPr="0067384C" w:rsidRDefault="00363D4D" w:rsidP="00363D4D">
      <w:pPr>
        <w:pStyle w:val="Tytu"/>
        <w:jc w:val="left"/>
        <w:rPr>
          <w:rFonts w:ascii="Open Sans Light" w:hAnsi="Open Sans Light" w:cs="Open Sans Light"/>
          <w:sz w:val="20"/>
          <w:szCs w:val="20"/>
        </w:rPr>
      </w:pPr>
    </w:p>
    <w:p w14:paraId="1F138D4A" w14:textId="77777777" w:rsidR="00363D4D" w:rsidRPr="0067384C" w:rsidRDefault="00363D4D" w:rsidP="00363D4D">
      <w:pPr>
        <w:pStyle w:val="Tytu"/>
        <w:jc w:val="left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Nazwa przedsięwzięcia:</w:t>
      </w:r>
      <w:r w:rsidRPr="0067384C">
        <w:rPr>
          <w:rStyle w:val="Odwoanieprzypisudolnego"/>
          <w:rFonts w:ascii="Open Sans Light" w:hAnsi="Open Sans Light" w:cs="Open Sans Light"/>
          <w:sz w:val="20"/>
          <w:szCs w:val="20"/>
        </w:rPr>
        <w:footnoteReference w:id="1"/>
      </w:r>
    </w:p>
    <w:p w14:paraId="4C201471" w14:textId="77777777" w:rsidR="00363D4D" w:rsidRPr="0067384C" w:rsidRDefault="00363D4D" w:rsidP="00363D4D">
      <w:pPr>
        <w:pStyle w:val="Tytu"/>
        <w:jc w:val="left"/>
        <w:rPr>
          <w:rFonts w:ascii="Open Sans Light" w:hAnsi="Open Sans Light" w:cs="Open Sans Light"/>
          <w:sz w:val="20"/>
          <w:szCs w:val="20"/>
        </w:rPr>
      </w:pPr>
    </w:p>
    <w:p w14:paraId="05BD149C" w14:textId="77777777" w:rsidR="00363D4D" w:rsidRPr="0067384C" w:rsidRDefault="00363D4D" w:rsidP="00363D4D">
      <w:pPr>
        <w:pStyle w:val="Tytu"/>
        <w:jc w:val="left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……………………………………………………………………………………………………………</w:t>
      </w:r>
    </w:p>
    <w:p w14:paraId="41CC6B2E" w14:textId="77777777" w:rsidR="00363D4D" w:rsidRPr="0067384C" w:rsidRDefault="00363D4D" w:rsidP="00363D4D">
      <w:pPr>
        <w:pStyle w:val="Tytu"/>
        <w:jc w:val="left"/>
        <w:rPr>
          <w:rFonts w:ascii="Open Sans Light" w:hAnsi="Open Sans Light" w:cs="Open Sans Light"/>
          <w:sz w:val="20"/>
          <w:szCs w:val="20"/>
        </w:rPr>
      </w:pPr>
    </w:p>
    <w:p w14:paraId="5A389AA0" w14:textId="77777777" w:rsidR="00363D4D" w:rsidRPr="0067384C" w:rsidRDefault="00363D4D" w:rsidP="00363D4D">
      <w:pPr>
        <w:pStyle w:val="Tytu"/>
        <w:jc w:val="left"/>
        <w:rPr>
          <w:rFonts w:ascii="Open Sans Light" w:hAnsi="Open Sans Light" w:cs="Open Sans Light"/>
          <w:sz w:val="20"/>
          <w:szCs w:val="20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3"/>
        <w:gridCol w:w="814"/>
        <w:gridCol w:w="850"/>
        <w:gridCol w:w="1145"/>
        <w:gridCol w:w="1974"/>
      </w:tblGrid>
      <w:tr w:rsidR="00363D4D" w:rsidRPr="0067384C" w14:paraId="5FBB1EE1" w14:textId="77777777" w:rsidTr="00E70520">
        <w:trPr>
          <w:cantSplit/>
          <w:trHeight w:val="488"/>
          <w:tblHeader/>
        </w:trPr>
        <w:tc>
          <w:tcPr>
            <w:tcW w:w="46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90E0F0" w14:textId="3C91D736" w:rsidR="00363D4D" w:rsidRPr="0067384C" w:rsidRDefault="00363D4D" w:rsidP="00F115EB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1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91237D8" w14:textId="77777777" w:rsidR="00363D4D" w:rsidRPr="0067384C" w:rsidRDefault="00363D4D" w:rsidP="00F115EB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AF53F72" w14:textId="77777777" w:rsidR="00363D4D" w:rsidRPr="0067384C" w:rsidRDefault="00363D4D" w:rsidP="00F115EB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45" w:type="dxa"/>
            <w:shd w:val="clear" w:color="auto" w:fill="auto"/>
            <w:vAlign w:val="center"/>
          </w:tcPr>
          <w:p w14:paraId="3D8FDA7F" w14:textId="77777777" w:rsidR="00363D4D" w:rsidRPr="0067384C" w:rsidRDefault="00363D4D" w:rsidP="00F115EB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1974" w:type="dxa"/>
            <w:shd w:val="clear" w:color="auto" w:fill="auto"/>
            <w:vAlign w:val="center"/>
          </w:tcPr>
          <w:p w14:paraId="52BE0B0F" w14:textId="77777777" w:rsidR="00363D4D" w:rsidRPr="0067384C" w:rsidRDefault="00363D4D" w:rsidP="00F115EB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Uwagi</w:t>
            </w:r>
          </w:p>
        </w:tc>
      </w:tr>
      <w:tr w:rsidR="00E70520" w:rsidRPr="0067384C" w14:paraId="49378E36" w14:textId="77777777" w:rsidTr="00760E44">
        <w:trPr>
          <w:cantSplit/>
          <w:trHeight w:val="488"/>
        </w:trPr>
        <w:tc>
          <w:tcPr>
            <w:tcW w:w="9426" w:type="dxa"/>
            <w:gridSpan w:val="5"/>
            <w:tcBorders>
              <w:bottom w:val="single" w:sz="4" w:space="0" w:color="auto"/>
            </w:tcBorders>
            <w:shd w:val="clear" w:color="auto" w:fill="CC99FF"/>
            <w:vAlign w:val="center"/>
          </w:tcPr>
          <w:p w14:paraId="30FBDC1A" w14:textId="734437B2" w:rsidR="00E70520" w:rsidRPr="0067384C" w:rsidRDefault="00E70520" w:rsidP="00E70520">
            <w:pPr>
              <w:jc w:val="center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Postępowanie prowadzone na podstawie dyrektywy OOŚ</w:t>
            </w:r>
          </w:p>
        </w:tc>
      </w:tr>
      <w:tr w:rsidR="00363D4D" w:rsidRPr="0067384C" w14:paraId="2B74BC79" w14:textId="77777777" w:rsidTr="006A657F">
        <w:trPr>
          <w:cantSplit/>
          <w:trHeight w:val="489"/>
        </w:trPr>
        <w:tc>
          <w:tcPr>
            <w:tcW w:w="4643" w:type="dxa"/>
            <w:shd w:val="pct25" w:color="auto" w:fill="auto"/>
            <w:vAlign w:val="center"/>
          </w:tcPr>
          <w:p w14:paraId="289C952D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1. Czy przedsięwzięcie jest objęte zakresem dyrektywy OOŚ?</w:t>
            </w:r>
          </w:p>
          <w:p w14:paraId="1A13A75B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F0816E3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462F195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12DAC95B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E6B7502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363D4D" w:rsidRPr="0067384C" w14:paraId="011C2651" w14:textId="77777777" w:rsidTr="006A657F">
        <w:trPr>
          <w:cantSplit/>
          <w:trHeight w:val="489"/>
        </w:trPr>
        <w:tc>
          <w:tcPr>
            <w:tcW w:w="4643" w:type="dxa"/>
            <w:shd w:val="clear" w:color="auto" w:fill="auto"/>
            <w:vAlign w:val="center"/>
          </w:tcPr>
          <w:p w14:paraId="386F336B" w14:textId="77777777" w:rsidR="00363D4D" w:rsidRPr="0067384C" w:rsidRDefault="00363D4D" w:rsidP="00295C1F">
            <w:pPr>
              <w:numPr>
                <w:ilvl w:val="0"/>
                <w:numId w:val="8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przedsięwzięcie jest objęte </w:t>
            </w:r>
            <w:r w:rsidR="006A657F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załącznikiem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I dyrektywy OOŚ?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1D1451F6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F9905C9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1C7FCB6F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DAC2BE0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363D4D" w:rsidRPr="0067384C" w14:paraId="48E53E69" w14:textId="77777777" w:rsidTr="006A657F">
        <w:trPr>
          <w:cantSplit/>
          <w:trHeight w:val="489"/>
        </w:trPr>
        <w:tc>
          <w:tcPr>
            <w:tcW w:w="4643" w:type="dxa"/>
            <w:shd w:val="clear" w:color="auto" w:fill="auto"/>
            <w:vAlign w:val="center"/>
          </w:tcPr>
          <w:p w14:paraId="2FF6A14E" w14:textId="77777777" w:rsidR="00363D4D" w:rsidRPr="0067384C" w:rsidRDefault="00363D4D" w:rsidP="00295C1F">
            <w:pPr>
              <w:numPr>
                <w:ilvl w:val="0"/>
                <w:numId w:val="8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przedsięwzięcie jest objęte </w:t>
            </w:r>
            <w:r w:rsidR="006A657F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załącznikiem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II dyrektywy OOŚ?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239709CD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45FC1FE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18A21E88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1E79FCD5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363D4D" w:rsidRPr="0067384C" w14:paraId="2F3B79D6" w14:textId="77777777" w:rsidTr="006A657F">
        <w:trPr>
          <w:cantSplit/>
          <w:trHeight w:val="489"/>
        </w:trPr>
        <w:tc>
          <w:tcPr>
            <w:tcW w:w="464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1D98237B" w14:textId="77777777" w:rsidR="006A657F" w:rsidRPr="0067384C" w:rsidRDefault="00363D4D" w:rsidP="00B04934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2. Czy wydano zezwolenie na inwestycję w rozumieniu dyrektywy OOŚ?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095D749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F70EECD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6A85FBDF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11C8C34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6A657F" w:rsidRPr="0067384C" w14:paraId="4AEF5C2B" w14:textId="77777777" w:rsidTr="0050008D">
        <w:trPr>
          <w:cantSplit/>
          <w:trHeight w:val="489"/>
        </w:trPr>
        <w:tc>
          <w:tcPr>
            <w:tcW w:w="464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7BDE382" w14:textId="298119CD" w:rsidR="006A657F" w:rsidRPr="0067384C" w:rsidRDefault="0050008D" w:rsidP="00B04934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3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 xml:space="preserve">. </w:t>
            </w:r>
            <w:r w:rsidR="006A657F"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Czy w ramach przedsięwzięcia rozpoczęto prace budowlane przed uzyskaniem wykonalnej decyzji budowlanej</w:t>
            </w:r>
            <w:r w:rsidR="00A33D9A"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 xml:space="preserve"> zgodnie z oświadczeniem beneficjenta z załącznika nr 4.3 do WoD</w:t>
            </w:r>
            <w:r w:rsidR="006A657F" w:rsidRPr="0067384C">
              <w:rPr>
                <w:rFonts w:ascii="Open Sans Light" w:hAnsi="Open Sans Light" w:cs="Open Sans Light"/>
                <w:bCs/>
                <w:sz w:val="20"/>
                <w:szCs w:val="20"/>
                <w:shd w:val="clear" w:color="auto" w:fill="BFBFBF" w:themeFill="background1" w:themeFillShade="BF"/>
              </w:rPr>
              <w:t>?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ACDA0C1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D9D0498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BC63E6B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F556ACF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</w:tc>
      </w:tr>
      <w:tr w:rsidR="007C0942" w:rsidRPr="0067384C" w14:paraId="54AA9AAE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3E6D662C" w14:textId="0CF321D6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4. Czy w przypadku przedsięwzięcia objętego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 dyrektywy OOŚ beneficjent załączył dokumenty wskazane w pkt 9 załącznika 4 do WoD, tj.:</w:t>
            </w:r>
          </w:p>
        </w:tc>
        <w:tc>
          <w:tcPr>
            <w:tcW w:w="814" w:type="dxa"/>
            <w:vAlign w:val="center"/>
          </w:tcPr>
          <w:p w14:paraId="05F576D6" w14:textId="77777777" w:rsidR="007C0942" w:rsidRPr="0067384C" w:rsidRDefault="007C0942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4DCA2D8" w14:textId="77777777" w:rsidR="007C0942" w:rsidRPr="0067384C" w:rsidRDefault="007C0942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F600DAA" w14:textId="77777777" w:rsidR="007C0942" w:rsidRPr="0067384C" w:rsidRDefault="007C0942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72F8FA63" w14:textId="77777777" w:rsidR="007C0942" w:rsidRPr="0067384C" w:rsidRDefault="007C0942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63D4D" w:rsidRPr="0067384C" w14:paraId="1A77C815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47C4D5EF" w14:textId="3366E885" w:rsidR="00363D4D" w:rsidRPr="0067384C" w:rsidRDefault="00363D4D" w:rsidP="00295C1F">
            <w:pPr>
              <w:numPr>
                <w:ilvl w:val="0"/>
                <w:numId w:val="9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streszczenie </w:t>
            </w:r>
            <w:r w:rsidR="006A657F"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raportu OOŚ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 języku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 niespecjalistycznym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albo </w:t>
            </w:r>
            <w:r w:rsidR="006A657F" w:rsidRPr="0067384C">
              <w:rPr>
                <w:rFonts w:ascii="Open Sans Light" w:hAnsi="Open Sans Light" w:cs="Open Sans Light"/>
                <w:sz w:val="20"/>
                <w:szCs w:val="20"/>
              </w:rPr>
              <w:t>ostateczną wersję raportu OOŚ?</w:t>
            </w:r>
          </w:p>
        </w:tc>
        <w:tc>
          <w:tcPr>
            <w:tcW w:w="814" w:type="dxa"/>
            <w:vAlign w:val="center"/>
          </w:tcPr>
          <w:p w14:paraId="654FFF99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90D7F40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25D79EF5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5BF9D546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63D4D" w:rsidRPr="0067384C" w14:paraId="65FEE295" w14:textId="77777777" w:rsidTr="006A657F">
        <w:trPr>
          <w:cantSplit/>
          <w:trHeight w:val="597"/>
        </w:trPr>
        <w:tc>
          <w:tcPr>
            <w:tcW w:w="4643" w:type="dxa"/>
            <w:vAlign w:val="center"/>
          </w:tcPr>
          <w:p w14:paraId="00438574" w14:textId="77777777" w:rsidR="00363D4D" w:rsidRPr="0067384C" w:rsidRDefault="006A657F" w:rsidP="00295C1F">
            <w:pPr>
              <w:numPr>
                <w:ilvl w:val="0"/>
                <w:numId w:val="9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vAlign w:val="center"/>
          </w:tcPr>
          <w:p w14:paraId="396372FB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73ED7BC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0E71347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BDB4550" w14:textId="77777777" w:rsidR="00363D4D" w:rsidRPr="0067384C" w:rsidRDefault="00363D4D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A657F" w:rsidRPr="0067384C" w14:paraId="72D51F77" w14:textId="77777777" w:rsidTr="006A657F">
        <w:trPr>
          <w:cantSplit/>
          <w:trHeight w:val="597"/>
        </w:trPr>
        <w:tc>
          <w:tcPr>
            <w:tcW w:w="4643" w:type="dxa"/>
            <w:vAlign w:val="center"/>
          </w:tcPr>
          <w:p w14:paraId="7E474F3C" w14:textId="7A299F88" w:rsidR="006A657F" w:rsidRPr="0067384C" w:rsidRDefault="006A657F" w:rsidP="00D212DB">
            <w:pPr>
              <w:numPr>
                <w:ilvl w:val="0"/>
                <w:numId w:val="9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decyzje wymienione w art. 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71 ust. 1, art.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72 ust. 1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ustawy OOŚ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 lub dokonane zgłoszenia, o których mowa w art. 72 ust. 1a,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wraz z informacją potwierdzającą ich poprawne podanie do publicznej wiadomości?</w:t>
            </w:r>
          </w:p>
        </w:tc>
        <w:tc>
          <w:tcPr>
            <w:tcW w:w="814" w:type="dxa"/>
            <w:vAlign w:val="center"/>
          </w:tcPr>
          <w:p w14:paraId="10B79A39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EA4460F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2F20A6FC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12B2DD01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6A657F" w:rsidRPr="0067384C" w14:paraId="63EC7FDC" w14:textId="77777777" w:rsidTr="006A657F">
        <w:trPr>
          <w:cantSplit/>
          <w:trHeight w:val="597"/>
        </w:trPr>
        <w:tc>
          <w:tcPr>
            <w:tcW w:w="4643" w:type="dxa"/>
            <w:vAlign w:val="center"/>
          </w:tcPr>
          <w:p w14:paraId="75250998" w14:textId="77777777" w:rsidR="006A657F" w:rsidRPr="0067384C" w:rsidRDefault="006A657F" w:rsidP="00295C1F">
            <w:pPr>
              <w:numPr>
                <w:ilvl w:val="0"/>
                <w:numId w:val="9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postanowienie z etapu ponownej oceny OOŚ wydane w trybie art. 90 ust. 1 ustawy OOŚ (jeśli dotyczy)?</w:t>
            </w:r>
          </w:p>
        </w:tc>
        <w:tc>
          <w:tcPr>
            <w:tcW w:w="814" w:type="dxa"/>
            <w:vAlign w:val="center"/>
          </w:tcPr>
          <w:p w14:paraId="28EE05AE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E5CA89F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3BDAF61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2EFE115A" w14:textId="77777777" w:rsidR="006A657F" w:rsidRPr="0067384C" w:rsidRDefault="006A657F" w:rsidP="00F115EB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2CC4E6F4" w14:textId="77777777" w:rsidTr="007C0942">
        <w:trPr>
          <w:cantSplit/>
          <w:trHeight w:val="597"/>
        </w:trPr>
        <w:tc>
          <w:tcPr>
            <w:tcW w:w="4643" w:type="dxa"/>
            <w:shd w:val="clear" w:color="auto" w:fill="BFBFBF" w:themeFill="background1" w:themeFillShade="BF"/>
            <w:vAlign w:val="center"/>
          </w:tcPr>
          <w:p w14:paraId="06F07942" w14:textId="59D75F61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5. Czy w przypadku przedsięwzięcia objętego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 załącznikiem II dyrektywy OOŚ beneficjent:</w:t>
            </w:r>
          </w:p>
        </w:tc>
        <w:tc>
          <w:tcPr>
            <w:tcW w:w="814" w:type="dxa"/>
            <w:shd w:val="clear" w:color="auto" w:fill="BFBFBF" w:themeFill="background1" w:themeFillShade="BF"/>
            <w:vAlign w:val="center"/>
          </w:tcPr>
          <w:p w14:paraId="526896B7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116ADE1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BFBFBF" w:themeFill="background1" w:themeFillShade="BF"/>
            <w:vAlign w:val="center"/>
          </w:tcPr>
          <w:p w14:paraId="4BD722F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BFBFBF" w:themeFill="background1" w:themeFillShade="BF"/>
            <w:vAlign w:val="center"/>
          </w:tcPr>
          <w:p w14:paraId="176585A6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2AE6FF8E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44DE7B58" w14:textId="77777777" w:rsidR="007C0942" w:rsidRPr="0067384C" w:rsidRDefault="007C0942" w:rsidP="007C0942">
            <w:pPr>
              <w:numPr>
                <w:ilvl w:val="0"/>
                <w:numId w:val="4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miał obowiązek przeprowadzenia OOŚ? </w:t>
            </w:r>
          </w:p>
          <w:p w14:paraId="262EAE78" w14:textId="77777777" w:rsidR="007C0942" w:rsidRPr="0067384C" w:rsidRDefault="007C0942" w:rsidP="007C0942">
            <w:pPr>
              <w:ind w:left="426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to czy załączył zgodnie z pkt 10 załącznika nr 4 do WoD:</w:t>
            </w:r>
          </w:p>
        </w:tc>
        <w:tc>
          <w:tcPr>
            <w:tcW w:w="814" w:type="dxa"/>
            <w:vAlign w:val="center"/>
          </w:tcPr>
          <w:p w14:paraId="67E800B7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A70657D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4F253A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F805FC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6FC2AAC7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7AE6AF24" w14:textId="77777777" w:rsidR="007C0942" w:rsidRPr="0067384C" w:rsidRDefault="007C0942" w:rsidP="007C0942">
            <w:pPr>
              <w:numPr>
                <w:ilvl w:val="0"/>
                <w:numId w:val="3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streszczenie raportu OOŚ w języku niespecjalistycznym lub cały raport OOŚ?</w:t>
            </w:r>
          </w:p>
        </w:tc>
        <w:tc>
          <w:tcPr>
            <w:tcW w:w="814" w:type="dxa"/>
            <w:vAlign w:val="center"/>
          </w:tcPr>
          <w:p w14:paraId="7ED9FFFF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C3EC6A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F57FFF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4E034D8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5333C6C0" w14:textId="77777777" w:rsidTr="006A657F">
        <w:trPr>
          <w:cantSplit/>
          <w:trHeight w:val="494"/>
        </w:trPr>
        <w:tc>
          <w:tcPr>
            <w:tcW w:w="4643" w:type="dxa"/>
            <w:vAlign w:val="center"/>
          </w:tcPr>
          <w:p w14:paraId="1A1E99F8" w14:textId="77777777" w:rsidR="007C0942" w:rsidRPr="0067384C" w:rsidRDefault="007C0942" w:rsidP="007C0942">
            <w:pPr>
              <w:numPr>
                <w:ilvl w:val="0"/>
                <w:numId w:val="3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informacje na temat konsultacji z organami ds. ochrony środowiska, ze społeczeństwem?</w:t>
            </w:r>
          </w:p>
        </w:tc>
        <w:tc>
          <w:tcPr>
            <w:tcW w:w="814" w:type="dxa"/>
            <w:vAlign w:val="center"/>
          </w:tcPr>
          <w:p w14:paraId="2305745F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34E199C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63938E3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5C480D51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772036DD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045C83ED" w14:textId="29DA1480" w:rsidR="007C0942" w:rsidRPr="0067384C" w:rsidRDefault="007C0942" w:rsidP="00D212DB">
            <w:pPr>
              <w:numPr>
                <w:ilvl w:val="0"/>
                <w:numId w:val="3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decyzję wymienioną w art. 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71 ust. 1, </w:t>
            </w:r>
            <w:r w:rsidR="0012775D">
              <w:rPr>
                <w:rFonts w:ascii="Open Sans Light" w:hAnsi="Open Sans Light" w:cs="Open Sans Light"/>
                <w:sz w:val="20"/>
                <w:szCs w:val="20"/>
              </w:rPr>
              <w:t xml:space="preserve">art.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72 ust. 1 ustawy OOŚ lub dokonane zgłoszenia, o których mowa w art. 72 ust. 1a</w:t>
            </w:r>
            <w:r w:rsidR="00D212DB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  <w:r w:rsidR="00D212DB" w:rsidRPr="0067384C">
              <w:rPr>
                <w:rFonts w:ascii="Open Sans Light" w:hAnsi="Open Sans Light" w:cs="Open Sans Light"/>
                <w:sz w:val="20"/>
                <w:szCs w:val="20"/>
              </w:rPr>
              <w:t>wraz z informacją potwierdzającą ich poprawne podanie do publicznej wiadomości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6C3DDC3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C35D78A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89A8D64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C2F2160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0C6FC1A4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29E5B812" w14:textId="7CAF134C" w:rsidR="007C0942" w:rsidRPr="0067384C" w:rsidRDefault="007C0942" w:rsidP="007C0942">
            <w:pPr>
              <w:numPr>
                <w:ilvl w:val="0"/>
                <w:numId w:val="4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nie przeprowadził postępowania w sprawie OOŚ?</w:t>
            </w:r>
          </w:p>
          <w:p w14:paraId="6CD340B6" w14:textId="77777777" w:rsidR="007C0942" w:rsidRPr="0067384C" w:rsidRDefault="007C0942" w:rsidP="007C0942">
            <w:pPr>
              <w:ind w:left="426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to czy przedstawił następujące informacje, zgodnie z pkt 10 załącznika nr 4 do WoD:</w:t>
            </w:r>
          </w:p>
        </w:tc>
        <w:tc>
          <w:tcPr>
            <w:tcW w:w="814" w:type="dxa"/>
            <w:vAlign w:val="center"/>
          </w:tcPr>
          <w:p w14:paraId="7F666C77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75C163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42CD98C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646B88E6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E5E4E" w:rsidRPr="003E5E4E" w14:paraId="59C1C419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36645B23" w14:textId="30A157B7" w:rsidR="007C0942" w:rsidRPr="003E5E4E" w:rsidRDefault="0023518F" w:rsidP="007C0942">
            <w:pPr>
              <w:numPr>
                <w:ilvl w:val="0"/>
                <w:numId w:val="5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3E5E4E">
              <w:rPr>
                <w:rFonts w:ascii="Open Sans Light" w:hAnsi="Open Sans Light" w:cs="Open Sans Light"/>
                <w:sz w:val="20"/>
                <w:szCs w:val="20"/>
              </w:rPr>
              <w:t>ustalenie wymagane w art. 84 ust. 1 ustawy OOŚ</w:t>
            </w:r>
            <w:r w:rsidR="007C0942" w:rsidRPr="003E5E4E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43092E26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23C38E0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6B5ED7BE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0878338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073336D3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798CDB3B" w14:textId="77777777" w:rsidR="007C0942" w:rsidRPr="0067384C" w:rsidRDefault="007C0942" w:rsidP="007C0942">
            <w:pPr>
              <w:numPr>
                <w:ilvl w:val="0"/>
                <w:numId w:val="5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progi, kryteria lub przeprowadzone indywidualne analizy, które doprowadziły do wniosku, że OOŚ nie była wymagana?</w:t>
            </w:r>
          </w:p>
        </w:tc>
        <w:tc>
          <w:tcPr>
            <w:tcW w:w="814" w:type="dxa"/>
            <w:vAlign w:val="center"/>
          </w:tcPr>
          <w:p w14:paraId="2BC352B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F48AF5C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227C52D0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1681A8BE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287E6D89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52CB0029" w14:textId="77777777" w:rsidR="007C0942" w:rsidRPr="0067384C" w:rsidRDefault="007C0942" w:rsidP="007C0942">
            <w:pPr>
              <w:numPr>
                <w:ilvl w:val="0"/>
                <w:numId w:val="5"/>
              </w:num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wyjaśnienie powodów, dla których projekt nie ma znaczących skutków środowiskowych, biorąc pod uwagę kryteria selekcji określone w art. 63 ust. 1 ustawy OOŚ?</w:t>
            </w:r>
          </w:p>
        </w:tc>
        <w:tc>
          <w:tcPr>
            <w:tcW w:w="814" w:type="dxa"/>
            <w:vAlign w:val="center"/>
          </w:tcPr>
          <w:p w14:paraId="50D217FC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6EEF863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8BBBFA3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15B3A99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E5E4E" w:rsidRPr="003E5E4E" w14:paraId="72C799B3" w14:textId="77777777" w:rsidTr="00533C58">
        <w:trPr>
          <w:cantSplit/>
          <w:trHeight w:val="597"/>
        </w:trPr>
        <w:tc>
          <w:tcPr>
            <w:tcW w:w="4643" w:type="dxa"/>
            <w:shd w:val="clear" w:color="auto" w:fill="BFBFBF" w:themeFill="background1" w:themeFillShade="BF"/>
            <w:vAlign w:val="center"/>
          </w:tcPr>
          <w:p w14:paraId="61658A37" w14:textId="684BF1E9" w:rsidR="00A2452B" w:rsidRPr="003E5E4E" w:rsidRDefault="00A2452B" w:rsidP="00533C5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3E5E4E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6. </w:t>
            </w:r>
            <w:r w:rsidR="003E5E4E">
              <w:rPr>
                <w:rFonts w:ascii="Open Sans Light" w:hAnsi="Open Sans Light" w:cs="Open Sans Light"/>
                <w:bCs/>
                <w:sz w:val="20"/>
                <w:szCs w:val="20"/>
              </w:rPr>
              <w:t>W</w:t>
            </w:r>
            <w:r w:rsidRPr="003E5E4E">
              <w:rPr>
                <w:rFonts w:ascii="Open Sans Light" w:hAnsi="Open Sans Light" w:cs="Open Sans Light"/>
                <w:sz w:val="20"/>
                <w:szCs w:val="20"/>
              </w:rPr>
              <w:t xml:space="preserve"> przypadku inwestycji składającej się z więcej niż jednego przedsięwzięcia, czy podział inwestycji nie skutkuje obejściem zakazu ‘salami slicing’?</w:t>
            </w:r>
          </w:p>
        </w:tc>
        <w:tc>
          <w:tcPr>
            <w:tcW w:w="814" w:type="dxa"/>
            <w:shd w:val="clear" w:color="auto" w:fill="BFBFBF" w:themeFill="background1" w:themeFillShade="BF"/>
            <w:vAlign w:val="center"/>
          </w:tcPr>
          <w:p w14:paraId="0F745CE4" w14:textId="77777777" w:rsidR="00A2452B" w:rsidRPr="003E5E4E" w:rsidRDefault="00A2452B" w:rsidP="00533C5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E1C426F" w14:textId="77777777" w:rsidR="00A2452B" w:rsidRPr="003E5E4E" w:rsidRDefault="00A2452B" w:rsidP="00533C5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BFBFBF" w:themeFill="background1" w:themeFillShade="BF"/>
            <w:vAlign w:val="center"/>
          </w:tcPr>
          <w:p w14:paraId="1D2D9197" w14:textId="77777777" w:rsidR="00A2452B" w:rsidRPr="003E5E4E" w:rsidRDefault="00A2452B" w:rsidP="00533C5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BFBFBF" w:themeFill="background1" w:themeFillShade="BF"/>
            <w:vAlign w:val="center"/>
          </w:tcPr>
          <w:p w14:paraId="78370BAB" w14:textId="77777777" w:rsidR="00A2452B" w:rsidRPr="003E5E4E" w:rsidRDefault="00A2452B" w:rsidP="00533C58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472937" w:rsidRPr="0067384C" w14:paraId="6632F8A1" w14:textId="77777777" w:rsidTr="00C0375D">
        <w:trPr>
          <w:cantSplit/>
          <w:trHeight w:val="757"/>
        </w:trPr>
        <w:tc>
          <w:tcPr>
            <w:tcW w:w="9426" w:type="dxa"/>
            <w:gridSpan w:val="5"/>
            <w:shd w:val="clear" w:color="auto" w:fill="CC99FF"/>
            <w:vAlign w:val="center"/>
          </w:tcPr>
          <w:p w14:paraId="3831B67F" w14:textId="7FD1BA33" w:rsidR="00472937" w:rsidRPr="0067384C" w:rsidRDefault="00472937" w:rsidP="00472937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Postępowanie prowadzone na podstawie </w:t>
            </w:r>
            <w:r w:rsidRPr="0067384C">
              <w:rPr>
                <w:rFonts w:ascii="Open Sans Light" w:hAnsi="Open Sans Light" w:cs="Open Sans Light"/>
                <w:b/>
                <w:i/>
                <w:iCs/>
                <w:sz w:val="20"/>
                <w:szCs w:val="20"/>
              </w:rPr>
              <w:t>Wytycznych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</w:t>
            </w:r>
          </w:p>
        </w:tc>
      </w:tr>
      <w:tr w:rsidR="00A07544" w:rsidRPr="0067384C" w14:paraId="2DB99886" w14:textId="77777777" w:rsidTr="002F76FA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03846992" w14:textId="0B6919BE" w:rsidR="00A07544" w:rsidRPr="0067384C" w:rsidRDefault="00A2452B" w:rsidP="002F76FA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lastRenderedPageBreak/>
              <w:t>7</w:t>
            </w:r>
            <w:r w:rsidR="00A07544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. Czy w związku z </w:t>
            </w:r>
            <w:r w:rsidR="00A07544" w:rsidRPr="0067384C">
              <w:rPr>
                <w:rFonts w:ascii="Open Sans Light" w:hAnsi="Open Sans Light" w:cs="Open Sans Light"/>
                <w:i/>
                <w:iCs/>
                <w:sz w:val="20"/>
                <w:szCs w:val="20"/>
              </w:rPr>
              <w:t xml:space="preserve">Wytycznymi w sprawie działań naprawczych w odniesieniu do projektów współfinansowanych 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 projekt podlegał </w:t>
            </w:r>
            <w:r w:rsidR="00A07544" w:rsidRPr="0067384C">
              <w:rPr>
                <w:rFonts w:ascii="Open Sans Light" w:eastAsia="Calibri" w:hAnsi="Open Sans Light" w:cs="Open Sans Light"/>
                <w:sz w:val="20"/>
                <w:szCs w:val="20"/>
                <w:lang w:bidi="pl-PL"/>
              </w:rPr>
              <w:t>ocenie oddziaływania na środowisko</w:t>
            </w:r>
            <w:r w:rsidR="00A07544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  <w:p w14:paraId="4C79382A" w14:textId="75FED620" w:rsidR="00A07544" w:rsidRPr="0067384C" w:rsidRDefault="00A07544" w:rsidP="002F76FA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Jeśli tak, to czy:</w:t>
            </w:r>
          </w:p>
        </w:tc>
        <w:tc>
          <w:tcPr>
            <w:tcW w:w="814" w:type="dxa"/>
            <w:shd w:val="clear" w:color="auto" w:fill="BFBFBF" w:themeFill="background1" w:themeFillShade="BF"/>
            <w:vAlign w:val="center"/>
          </w:tcPr>
          <w:p w14:paraId="616C90E0" w14:textId="77777777" w:rsidR="00A07544" w:rsidRPr="0067384C" w:rsidRDefault="00A07544" w:rsidP="002F76FA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1CFED79D" w14:textId="77777777" w:rsidR="00A07544" w:rsidRPr="0067384C" w:rsidRDefault="00A07544" w:rsidP="002F76FA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BFBFBF" w:themeFill="background1" w:themeFillShade="BF"/>
            <w:vAlign w:val="center"/>
          </w:tcPr>
          <w:p w14:paraId="77A26DA2" w14:textId="77777777" w:rsidR="00A07544" w:rsidRPr="0067384C" w:rsidRDefault="00A07544" w:rsidP="002F76FA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BFBFBF" w:themeFill="background1" w:themeFillShade="BF"/>
            <w:vAlign w:val="center"/>
          </w:tcPr>
          <w:p w14:paraId="2D54EA9F" w14:textId="77777777" w:rsidR="00A07544" w:rsidRPr="0067384C" w:rsidRDefault="00A07544" w:rsidP="002F76FA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A07544" w:rsidRPr="0067384C" w14:paraId="70B0CA79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53E6C38E" w14:textId="1D30CF21" w:rsidR="00A07544" w:rsidRPr="0067384C" w:rsidRDefault="009424E8" w:rsidP="009424E8">
            <w:pPr>
              <w:pStyle w:val="Akapitzlist"/>
              <w:numPr>
                <w:ilvl w:val="0"/>
                <w:numId w:val="15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d</w:t>
            </w:r>
            <w:r w:rsidR="00472937" w:rsidRPr="0067384C">
              <w:rPr>
                <w:rFonts w:ascii="Open Sans Light" w:hAnsi="Open Sans Light" w:cs="Open Sans Light"/>
                <w:sz w:val="20"/>
                <w:szCs w:val="20"/>
              </w:rPr>
              <w:t xml:space="preserve">la przedsięwzięcia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wydano ostateczną decyzję o środowiskowych uwarunkowaniach obejmującą zakres projektu ujęty we wniosku o dofinansowanie (o ile dotyczy)?</w:t>
            </w:r>
          </w:p>
        </w:tc>
        <w:tc>
          <w:tcPr>
            <w:tcW w:w="814" w:type="dxa"/>
            <w:vAlign w:val="center"/>
          </w:tcPr>
          <w:p w14:paraId="56E90011" w14:textId="77777777" w:rsidR="00A07544" w:rsidRPr="0067384C" w:rsidRDefault="00A07544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3B47214" w14:textId="77777777" w:rsidR="00A07544" w:rsidRPr="0067384C" w:rsidRDefault="00A07544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7C89444D" w14:textId="77777777" w:rsidR="00A07544" w:rsidRPr="0067384C" w:rsidRDefault="00A07544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390E3269" w14:textId="77777777" w:rsidR="00A07544" w:rsidRPr="0067384C" w:rsidRDefault="00A07544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9424E8" w:rsidRPr="0067384C" w14:paraId="0CB6347F" w14:textId="77777777" w:rsidTr="006A657F">
        <w:trPr>
          <w:cantSplit/>
          <w:trHeight w:val="717"/>
        </w:trPr>
        <w:tc>
          <w:tcPr>
            <w:tcW w:w="4643" w:type="dxa"/>
            <w:vAlign w:val="center"/>
          </w:tcPr>
          <w:p w14:paraId="2DB400FC" w14:textId="6794AE09" w:rsidR="009424E8" w:rsidRPr="0067384C" w:rsidRDefault="009424E8" w:rsidP="009424E8">
            <w:pPr>
              <w:pStyle w:val="Akapitzlist"/>
              <w:numPr>
                <w:ilvl w:val="0"/>
                <w:numId w:val="15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czy wzięto pod uwagę ocenę rozwiązań alternatywnych?</w:t>
            </w:r>
          </w:p>
        </w:tc>
        <w:tc>
          <w:tcPr>
            <w:tcW w:w="814" w:type="dxa"/>
            <w:vAlign w:val="center"/>
          </w:tcPr>
          <w:p w14:paraId="6D96A148" w14:textId="77777777" w:rsidR="009424E8" w:rsidRPr="0067384C" w:rsidRDefault="009424E8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6B629E9" w14:textId="77777777" w:rsidR="009424E8" w:rsidRPr="0067384C" w:rsidRDefault="009424E8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5572B911" w14:textId="77777777" w:rsidR="009424E8" w:rsidRPr="0067384C" w:rsidRDefault="009424E8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2D32B0D2" w14:textId="77777777" w:rsidR="009424E8" w:rsidRPr="0067384C" w:rsidRDefault="009424E8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472937" w:rsidRPr="0067384C" w14:paraId="20CE5C5A" w14:textId="77777777" w:rsidTr="00472937">
        <w:trPr>
          <w:cantSplit/>
          <w:trHeight w:val="482"/>
        </w:trPr>
        <w:tc>
          <w:tcPr>
            <w:tcW w:w="9426" w:type="dxa"/>
            <w:gridSpan w:val="5"/>
            <w:shd w:val="clear" w:color="auto" w:fill="CC99FF"/>
            <w:vAlign w:val="center"/>
          </w:tcPr>
          <w:p w14:paraId="72EA5EA2" w14:textId="37EF3F1A" w:rsidR="00472937" w:rsidRPr="0067384C" w:rsidRDefault="00472937" w:rsidP="00472937">
            <w:pPr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sz w:val="20"/>
                <w:szCs w:val="20"/>
              </w:rPr>
              <w:t>Postępowanie prowadzone na podstawie dyrektywy siedliskowej</w:t>
            </w:r>
          </w:p>
          <w:p w14:paraId="7257791E" w14:textId="77777777" w:rsidR="00472937" w:rsidRPr="0067384C" w:rsidRDefault="00472937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4FEE13A2" w14:textId="77777777" w:rsidTr="007C0942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pct25" w:color="auto" w:fill="auto"/>
            <w:vAlign w:val="center"/>
          </w:tcPr>
          <w:p w14:paraId="27B9A444" w14:textId="4909C382" w:rsidR="007C0942" w:rsidRPr="0067384C" w:rsidRDefault="00A2452B" w:rsidP="007C0942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8</w:t>
            </w:r>
            <w:r w:rsidR="007C0942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. Czy przeprowadzono ocenę oddziaływania przedsięwzięcia na wyznaczone lub potencjalne obszary Natura 2000?</w:t>
            </w:r>
          </w:p>
        </w:tc>
        <w:tc>
          <w:tcPr>
            <w:tcW w:w="814" w:type="dxa"/>
            <w:shd w:val="clear" w:color="auto" w:fill="BFBFBF" w:themeFill="background1" w:themeFillShade="BF"/>
            <w:vAlign w:val="center"/>
          </w:tcPr>
          <w:p w14:paraId="17DF87B1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565539C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BFBFBF" w:themeFill="background1" w:themeFillShade="BF"/>
            <w:vAlign w:val="center"/>
          </w:tcPr>
          <w:p w14:paraId="4B457E5C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BFBFBF" w:themeFill="background1" w:themeFillShade="BF"/>
            <w:vAlign w:val="center"/>
          </w:tcPr>
          <w:p w14:paraId="440D5E7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</w:p>
        </w:tc>
      </w:tr>
      <w:tr w:rsidR="007C0942" w:rsidRPr="0067384C" w14:paraId="3639F7B8" w14:textId="77777777" w:rsidTr="00D15E23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741938" w14:textId="77777777" w:rsidR="007C0942" w:rsidRPr="0067384C" w:rsidRDefault="007C0942" w:rsidP="007C0942">
            <w:pPr>
              <w:numPr>
                <w:ilvl w:val="0"/>
                <w:numId w:val="10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tak, czy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 decyzję właściwego organu oraz odpowiednią ocenę przeprowadzoną zgodnie z art. 33 ustawy o ochronie przyrody?</w:t>
            </w:r>
          </w:p>
        </w:tc>
        <w:tc>
          <w:tcPr>
            <w:tcW w:w="814" w:type="dxa"/>
            <w:vAlign w:val="center"/>
          </w:tcPr>
          <w:p w14:paraId="2FF884B6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C080E42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0C17F982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0ECBA9B3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0B0F3106" w14:textId="77777777" w:rsidTr="00D15E23">
        <w:trPr>
          <w:cantSplit/>
        </w:trPr>
        <w:tc>
          <w:tcPr>
            <w:tcW w:w="4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E11074" w14:textId="77777777" w:rsidR="007C0942" w:rsidRPr="0067384C" w:rsidRDefault="007C0942" w:rsidP="007C0942">
            <w:pPr>
              <w:numPr>
                <w:ilvl w:val="0"/>
                <w:numId w:val="10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 xml:space="preserve">Jeśli nie, czy </w:t>
            </w: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 deklarację organu odpowiedzialnego za monitorowanie obszarów Natura 2000 o tym, że przedsięwzięcie nie wywrze znaczącego negatywnego oddziaływania na obszar Natura 2000 oraz mapę, na której wskazano lokalizację projektu i obszarów Natura 2000</w:t>
            </w: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?</w:t>
            </w:r>
          </w:p>
        </w:tc>
        <w:tc>
          <w:tcPr>
            <w:tcW w:w="814" w:type="dxa"/>
            <w:vAlign w:val="center"/>
          </w:tcPr>
          <w:p w14:paraId="1D411E57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635AE2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4679B2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05B8512F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3397925C" w14:textId="77777777" w:rsidTr="006A657F">
        <w:trPr>
          <w:cantSplit/>
          <w:trHeight w:val="579"/>
        </w:trPr>
        <w:tc>
          <w:tcPr>
            <w:tcW w:w="4643" w:type="dxa"/>
            <w:shd w:val="pct25" w:color="auto" w:fill="auto"/>
            <w:vAlign w:val="center"/>
          </w:tcPr>
          <w:p w14:paraId="60D86874" w14:textId="4E80292A" w:rsidR="007C0942" w:rsidRPr="0067384C" w:rsidRDefault="00A2452B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9</w:t>
            </w:r>
            <w:r w:rsidR="007C0942" w:rsidRPr="0067384C">
              <w:rPr>
                <w:rFonts w:ascii="Open Sans Light" w:hAnsi="Open Sans Light" w:cs="Open Sans Light"/>
                <w:bCs/>
                <w:sz w:val="20"/>
                <w:szCs w:val="20"/>
              </w:rPr>
              <w:t>. Czy ocena oddziaływania przedsięwzięcia na obszary Natura 2000 wykazała występowanie znaczącego negatywnego oddziaływania na obszary Natura 2000</w:t>
            </w:r>
            <w:r w:rsidR="007C0942" w:rsidRPr="0067384C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  <w:p w14:paraId="692C099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czy:</w:t>
            </w:r>
          </w:p>
        </w:tc>
        <w:tc>
          <w:tcPr>
            <w:tcW w:w="814" w:type="dxa"/>
            <w:shd w:val="clear" w:color="auto" w:fill="C0C0C0"/>
            <w:vAlign w:val="center"/>
          </w:tcPr>
          <w:p w14:paraId="59791C28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C0C0C0"/>
            <w:vAlign w:val="center"/>
          </w:tcPr>
          <w:p w14:paraId="163A01C0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C0C0C0"/>
            <w:vAlign w:val="center"/>
          </w:tcPr>
          <w:p w14:paraId="4A61E6B6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C0C0C0"/>
            <w:vAlign w:val="center"/>
          </w:tcPr>
          <w:p w14:paraId="28DCA44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3252EA6D" w14:textId="77777777" w:rsidTr="006A657F">
        <w:trPr>
          <w:cantSplit/>
          <w:trHeight w:val="579"/>
        </w:trPr>
        <w:tc>
          <w:tcPr>
            <w:tcW w:w="4643" w:type="dxa"/>
            <w:vAlign w:val="center"/>
          </w:tcPr>
          <w:p w14:paraId="58D6A757" w14:textId="7528C387" w:rsidR="007C0942" w:rsidRPr="0067384C" w:rsidRDefault="007C0942" w:rsidP="007C0942">
            <w:pPr>
              <w:numPr>
                <w:ilvl w:val="0"/>
                <w:numId w:val="13"/>
              </w:numPr>
              <w:ind w:left="426" w:hanging="284"/>
              <w:jc w:val="both"/>
              <w:rPr>
                <w:rFonts w:ascii="Open Sans Light" w:hAnsi="Open Sans Light" w:cs="Open Sans Light"/>
                <w:bCs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 kopię standardowego formularza zgłoszeniowego „Informacje dla Komisji Europejskiej zgodnie z art. 6 ust. 4 dyrektywy siedliskowej”?</w:t>
            </w:r>
          </w:p>
        </w:tc>
        <w:tc>
          <w:tcPr>
            <w:tcW w:w="814" w:type="dxa"/>
            <w:vAlign w:val="center"/>
          </w:tcPr>
          <w:p w14:paraId="3DDE9F3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08F601F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14:paraId="376735E4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shd w:val="clear" w:color="auto" w:fill="auto"/>
            <w:vAlign w:val="center"/>
          </w:tcPr>
          <w:p w14:paraId="0D8B4140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5CBFCEF8" w14:textId="77777777" w:rsidTr="006A657F">
        <w:trPr>
          <w:cantSplit/>
          <w:trHeight w:val="579"/>
        </w:trPr>
        <w:tc>
          <w:tcPr>
            <w:tcW w:w="4643" w:type="dxa"/>
            <w:vAlign w:val="center"/>
          </w:tcPr>
          <w:p w14:paraId="31F81796" w14:textId="77777777" w:rsidR="007C0942" w:rsidRPr="0067384C" w:rsidRDefault="007C0942" w:rsidP="007C0942">
            <w:pPr>
              <w:numPr>
                <w:ilvl w:val="0"/>
                <w:numId w:val="13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 kopię opinii Komisji zgodnie z art. 6 ust. 4 dyrektywy siedliskowej?</w:t>
            </w:r>
          </w:p>
        </w:tc>
        <w:tc>
          <w:tcPr>
            <w:tcW w:w="814" w:type="dxa"/>
            <w:vAlign w:val="center"/>
          </w:tcPr>
          <w:p w14:paraId="15ADB3FB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3DE5988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441D9CD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3F167CD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7C0942" w:rsidRPr="0067384C" w14:paraId="7A357214" w14:textId="77777777" w:rsidTr="006A657F">
        <w:trPr>
          <w:cantSplit/>
          <w:trHeight w:val="579"/>
        </w:trPr>
        <w:tc>
          <w:tcPr>
            <w:tcW w:w="4643" w:type="dxa"/>
            <w:vAlign w:val="center"/>
          </w:tcPr>
          <w:p w14:paraId="4573E6E5" w14:textId="071D0271" w:rsidR="007C0942" w:rsidRPr="0067384C" w:rsidRDefault="007C0942" w:rsidP="007C0942">
            <w:pPr>
              <w:numPr>
                <w:ilvl w:val="0"/>
                <w:numId w:val="13"/>
              </w:numPr>
              <w:ind w:left="426" w:hanging="284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beneficjent załączył kopię dokumentacji dotyczącej ustalenia kompensacji przyrodniczej?</w:t>
            </w:r>
          </w:p>
        </w:tc>
        <w:tc>
          <w:tcPr>
            <w:tcW w:w="814" w:type="dxa"/>
            <w:vAlign w:val="center"/>
          </w:tcPr>
          <w:p w14:paraId="0A6DC120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F96AB9D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vAlign w:val="center"/>
          </w:tcPr>
          <w:p w14:paraId="4242685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vAlign w:val="center"/>
          </w:tcPr>
          <w:p w14:paraId="08A9EEA9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472937" w:rsidRPr="0067384C" w14:paraId="793E52B8" w14:textId="77777777" w:rsidTr="00C70B9C">
        <w:trPr>
          <w:cantSplit/>
          <w:trHeight w:val="579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99FF"/>
            <w:vAlign w:val="center"/>
          </w:tcPr>
          <w:p w14:paraId="027FBB3A" w14:textId="024E238D" w:rsidR="00472937" w:rsidRPr="0067384C" w:rsidRDefault="00472937" w:rsidP="00472937">
            <w:pPr>
              <w:jc w:val="center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lastRenderedPageBreak/>
              <w:t>Postępowanie prowadzone na podstawie RDW</w:t>
            </w:r>
          </w:p>
        </w:tc>
      </w:tr>
      <w:tr w:rsidR="007C0942" w:rsidRPr="0067384C" w14:paraId="4E61F2C2" w14:textId="77777777" w:rsidTr="007C0942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F86073" w14:textId="34DDA62E" w:rsidR="007C0942" w:rsidRPr="0067384C" w:rsidRDefault="00A2452B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10</w:t>
            </w:r>
            <w:r w:rsidR="007C0942" w:rsidRPr="0067384C">
              <w:rPr>
                <w:rFonts w:ascii="Open Sans Light" w:hAnsi="Open Sans Light" w:cs="Open Sans Light"/>
                <w:sz w:val="20"/>
                <w:szCs w:val="20"/>
              </w:rPr>
              <w:t>. Czy projekt obejmuje nowe zmiany charakterystyki fizycznej części wód powierzchniowych lub zmiany poziomu części wód podziemnych, które pogarszają stan jednolitej części wód lub uniemożliwiają osiągnięcie dobrego stanu wód/potencjału?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991A2E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8E40F6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5EE692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0C05AA2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  <w:highlight w:val="lightGray"/>
              </w:rPr>
            </w:pPr>
          </w:p>
        </w:tc>
      </w:tr>
      <w:tr w:rsidR="007C0942" w:rsidRPr="0067384C" w14:paraId="6C8AC6A7" w14:textId="77777777" w:rsidTr="00F6316C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1DAF" w14:textId="3D256872" w:rsidR="007C0942" w:rsidRPr="0067384C" w:rsidRDefault="007C0942" w:rsidP="007C0942">
            <w:pPr>
              <w:pStyle w:val="Akapitzlist"/>
              <w:numPr>
                <w:ilvl w:val="0"/>
                <w:numId w:val="14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67384C">
              <w:rPr>
                <w:rFonts w:ascii="Open Sans Light" w:hAnsi="Open Sans Light" w:cs="Open Sans Light"/>
                <w:sz w:val="20"/>
                <w:szCs w:val="20"/>
              </w:rPr>
              <w:t>Jeśli tak, czy przedstawiono ocenę oddziaływania na jednolitą część wód i szczegółowe wyjaśnienie sposobu, w jaki spełniono lub w jaki zostaną spełnione wszystkie warunki zgodnie z art. 68 ustawy Prawo wodne?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28795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4423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AA080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C014D" w14:textId="77777777" w:rsidR="007C0942" w:rsidRPr="0067384C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3E5E4E" w:rsidRPr="003E5E4E" w14:paraId="0B1B0B5A" w14:textId="77777777" w:rsidTr="00F6316C">
        <w:trPr>
          <w:cantSplit/>
          <w:trHeight w:val="579"/>
        </w:trPr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AEBF2" w14:textId="669EF521" w:rsidR="007C0942" w:rsidRPr="003E5E4E" w:rsidRDefault="007C0942" w:rsidP="007C0942">
            <w:pPr>
              <w:pStyle w:val="Akapitzlist"/>
              <w:numPr>
                <w:ilvl w:val="0"/>
                <w:numId w:val="14"/>
              </w:numPr>
              <w:ind w:left="492" w:hanging="283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3E5E4E">
              <w:rPr>
                <w:rFonts w:ascii="Open Sans Light" w:hAnsi="Open Sans Light" w:cs="Open Sans Light"/>
                <w:sz w:val="20"/>
                <w:szCs w:val="20"/>
              </w:rPr>
              <w:t>Jeśli nie, czy dołączono deklarację organu oświadczającą, że projekt nie pogarsza stanu jednolitej części wód, ani nie uniemożliwia osiągnięcia dobrego stanu/potencjału wraz z uzasadnieniem</w:t>
            </w:r>
            <w:r w:rsidR="006B6FC0" w:rsidRPr="003E5E4E">
              <w:rPr>
                <w:rFonts w:ascii="Open Sans Light" w:hAnsi="Open Sans Light" w:cs="Open Sans Light"/>
                <w:sz w:val="20"/>
                <w:szCs w:val="20"/>
              </w:rPr>
              <w:t xml:space="preserve"> lub wskazano, że </w:t>
            </w:r>
            <w:r w:rsidR="000436F8" w:rsidRPr="003E5E4E">
              <w:rPr>
                <w:rFonts w:ascii="Open Sans Light" w:hAnsi="Open Sans Light" w:cs="Open Sans Light"/>
                <w:sz w:val="20"/>
                <w:szCs w:val="20"/>
              </w:rPr>
              <w:t>deklaracja  nie jest wymagana z uwagi na charakter przedsięwzięcia (</w:t>
            </w:r>
            <w:r w:rsidR="001029B1" w:rsidRPr="003E5E4E">
              <w:rPr>
                <w:rFonts w:ascii="Open Sans Light" w:hAnsi="Open Sans Light" w:cs="Open Sans Light"/>
                <w:sz w:val="20"/>
                <w:szCs w:val="20"/>
              </w:rPr>
              <w:t xml:space="preserve">projekt </w:t>
            </w:r>
            <w:r w:rsidR="000436F8" w:rsidRPr="003E5E4E">
              <w:rPr>
                <w:rFonts w:ascii="Open Sans Light" w:hAnsi="Open Sans Light" w:cs="Open Sans Light"/>
                <w:bCs/>
                <w:sz w:val="20"/>
                <w:szCs w:val="20"/>
              </w:rPr>
              <w:t>nie wymaga rozpatrzenia w kontekście spełnienia warunków zgodnie z art. 68 Prawa wodnego)</w:t>
            </w:r>
            <w:r w:rsidR="006B6FC0" w:rsidRPr="003E5E4E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A6C1E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A67F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A29AE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E65A" w14:textId="77777777" w:rsidR="007C0942" w:rsidRPr="003E5E4E" w:rsidRDefault="007C0942" w:rsidP="007C0942">
            <w:pPr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1EAAEAA0" w14:textId="77777777" w:rsidR="00363D4D" w:rsidRPr="0067384C" w:rsidRDefault="00363D4D" w:rsidP="00363D4D">
      <w:pPr>
        <w:ind w:left="4248" w:firstLine="708"/>
        <w:rPr>
          <w:rFonts w:ascii="Open Sans Light" w:hAnsi="Open Sans Light" w:cs="Open Sans Light"/>
          <w:b/>
          <w:bCs/>
          <w:sz w:val="20"/>
          <w:szCs w:val="20"/>
        </w:rPr>
      </w:pPr>
    </w:p>
    <w:p w14:paraId="1DF7B00D" w14:textId="77777777" w:rsidR="00363D4D" w:rsidRPr="0067384C" w:rsidRDefault="00363D4D" w:rsidP="00363D4D">
      <w:pPr>
        <w:rPr>
          <w:rFonts w:ascii="Open Sans Light" w:hAnsi="Open Sans Light" w:cs="Open Sans Light"/>
          <w:b/>
          <w:bCs/>
          <w:sz w:val="20"/>
          <w:szCs w:val="20"/>
        </w:rPr>
      </w:pPr>
    </w:p>
    <w:p w14:paraId="4229B7D7" w14:textId="77777777" w:rsidR="00363D4D" w:rsidRPr="0067384C" w:rsidRDefault="00363D4D" w:rsidP="00363D4D">
      <w:pPr>
        <w:rPr>
          <w:rFonts w:ascii="Open Sans Light" w:hAnsi="Open Sans Light" w:cs="Open Sans Light"/>
          <w:b/>
          <w:bCs/>
          <w:sz w:val="20"/>
          <w:szCs w:val="20"/>
        </w:rPr>
      </w:pPr>
    </w:p>
    <w:p w14:paraId="557E9A22" w14:textId="2E514226" w:rsidR="00486115" w:rsidRPr="0067384C" w:rsidRDefault="00486115" w:rsidP="00486115">
      <w:pPr>
        <w:spacing w:after="120" w:line="264" w:lineRule="auto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Imię i nazwisko osoby oceniającej: …………………………</w:t>
      </w:r>
    </w:p>
    <w:p w14:paraId="74EBDAD2" w14:textId="75DD4C41" w:rsidR="00486115" w:rsidRPr="0067384C" w:rsidRDefault="00486115" w:rsidP="00486115">
      <w:pPr>
        <w:spacing w:after="120" w:line="264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Data :</w:t>
      </w:r>
      <w:r w:rsidR="003E5E4E">
        <w:rPr>
          <w:rFonts w:ascii="Open Sans Light" w:hAnsi="Open Sans Light" w:cs="Open Sans Light"/>
          <w:sz w:val="20"/>
          <w:szCs w:val="20"/>
        </w:rPr>
        <w:t xml:space="preserve"> </w:t>
      </w:r>
      <w:r w:rsidRPr="0067384C">
        <w:rPr>
          <w:rFonts w:ascii="Open Sans Light" w:hAnsi="Open Sans Light" w:cs="Open Sans Light"/>
          <w:sz w:val="20"/>
          <w:szCs w:val="20"/>
        </w:rPr>
        <w:t>…………………………..</w:t>
      </w:r>
    </w:p>
    <w:p w14:paraId="1736ADA4" w14:textId="77777777" w:rsidR="00486115" w:rsidRPr="0067384C" w:rsidRDefault="00486115" w:rsidP="00486115">
      <w:pPr>
        <w:spacing w:after="120" w:line="264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27B03017" w14:textId="3E85718F" w:rsidR="00486115" w:rsidRPr="0067384C" w:rsidRDefault="00486115" w:rsidP="00486115">
      <w:pPr>
        <w:spacing w:after="120" w:line="264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Podpis:</w:t>
      </w:r>
      <w:r w:rsidR="003E5E4E">
        <w:rPr>
          <w:rFonts w:ascii="Open Sans Light" w:hAnsi="Open Sans Light" w:cs="Open Sans Light"/>
          <w:sz w:val="20"/>
          <w:szCs w:val="20"/>
        </w:rPr>
        <w:t xml:space="preserve"> </w:t>
      </w:r>
      <w:r w:rsidRPr="0067384C">
        <w:rPr>
          <w:rFonts w:ascii="Open Sans Light" w:hAnsi="Open Sans Light" w:cs="Open Sans Light"/>
          <w:sz w:val="20"/>
          <w:szCs w:val="20"/>
        </w:rPr>
        <w:t>…………………………..</w:t>
      </w:r>
    </w:p>
    <w:p w14:paraId="2D31AF15" w14:textId="77777777" w:rsidR="00486115" w:rsidRPr="0067384C" w:rsidRDefault="00486115" w:rsidP="00486115">
      <w:pPr>
        <w:spacing w:after="120" w:line="264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66169277" w14:textId="009215CD" w:rsidR="00486115" w:rsidRPr="0067384C" w:rsidRDefault="00486115" w:rsidP="00486115">
      <w:pPr>
        <w:spacing w:after="120" w:line="264" w:lineRule="auto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 xml:space="preserve">Imię i nazwisko osoby </w:t>
      </w:r>
      <w:r w:rsidR="009A0AE5">
        <w:rPr>
          <w:rFonts w:ascii="Open Sans Light" w:hAnsi="Open Sans Light" w:cs="Open Sans Light"/>
          <w:sz w:val="20"/>
          <w:szCs w:val="20"/>
        </w:rPr>
        <w:t>ocenia</w:t>
      </w:r>
      <w:r w:rsidR="009A0AE5" w:rsidRPr="0067384C">
        <w:rPr>
          <w:rFonts w:ascii="Open Sans Light" w:hAnsi="Open Sans Light" w:cs="Open Sans Light"/>
          <w:sz w:val="20"/>
          <w:szCs w:val="20"/>
        </w:rPr>
        <w:t>jącej</w:t>
      </w:r>
      <w:r w:rsidR="009A0AE5">
        <w:rPr>
          <w:rFonts w:ascii="Open Sans Light" w:hAnsi="Open Sans Light" w:cs="Open Sans Light"/>
          <w:sz w:val="20"/>
          <w:szCs w:val="20"/>
        </w:rPr>
        <w:t xml:space="preserve"> i </w:t>
      </w:r>
      <w:r w:rsidR="002D1E09">
        <w:rPr>
          <w:rFonts w:ascii="Open Sans Light" w:hAnsi="Open Sans Light" w:cs="Open Sans Light"/>
          <w:sz w:val="20"/>
          <w:szCs w:val="20"/>
        </w:rPr>
        <w:t>akceptującej</w:t>
      </w:r>
      <w:r w:rsidRPr="0067384C">
        <w:rPr>
          <w:rFonts w:ascii="Open Sans Light" w:hAnsi="Open Sans Light" w:cs="Open Sans Light"/>
          <w:sz w:val="20"/>
          <w:szCs w:val="20"/>
        </w:rPr>
        <w:t>: …………………………</w:t>
      </w:r>
    </w:p>
    <w:p w14:paraId="0AFDD745" w14:textId="6E2F0893" w:rsidR="00486115" w:rsidRPr="0067384C" w:rsidRDefault="00486115" w:rsidP="00486115">
      <w:pPr>
        <w:spacing w:after="120" w:line="264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Data :</w:t>
      </w:r>
      <w:r w:rsidR="003E5E4E">
        <w:rPr>
          <w:rFonts w:ascii="Open Sans Light" w:hAnsi="Open Sans Light" w:cs="Open Sans Light"/>
          <w:sz w:val="20"/>
          <w:szCs w:val="20"/>
        </w:rPr>
        <w:t xml:space="preserve"> </w:t>
      </w:r>
      <w:r w:rsidRPr="0067384C">
        <w:rPr>
          <w:rFonts w:ascii="Open Sans Light" w:hAnsi="Open Sans Light" w:cs="Open Sans Light"/>
          <w:sz w:val="20"/>
          <w:szCs w:val="20"/>
        </w:rPr>
        <w:t>…………………………..</w:t>
      </w:r>
    </w:p>
    <w:p w14:paraId="47382518" w14:textId="77777777" w:rsidR="00363D4D" w:rsidRPr="0067384C" w:rsidRDefault="00363D4D" w:rsidP="00363D4D">
      <w:pPr>
        <w:pStyle w:val="Tytu"/>
        <w:jc w:val="both"/>
        <w:rPr>
          <w:rFonts w:ascii="Open Sans Light" w:hAnsi="Open Sans Light" w:cs="Open Sans Light"/>
          <w:sz w:val="20"/>
          <w:szCs w:val="20"/>
        </w:rPr>
      </w:pPr>
    </w:p>
    <w:p w14:paraId="601053AE" w14:textId="77777777" w:rsidR="009A0AE5" w:rsidRPr="0067384C" w:rsidRDefault="009A0AE5" w:rsidP="009A0AE5">
      <w:pPr>
        <w:spacing w:after="120" w:line="264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67384C">
        <w:rPr>
          <w:rFonts w:ascii="Open Sans Light" w:hAnsi="Open Sans Light" w:cs="Open Sans Light"/>
          <w:sz w:val="20"/>
          <w:szCs w:val="20"/>
        </w:rPr>
        <w:t>Podpis:</w:t>
      </w:r>
      <w:r>
        <w:rPr>
          <w:rFonts w:ascii="Open Sans Light" w:hAnsi="Open Sans Light" w:cs="Open Sans Light"/>
          <w:sz w:val="20"/>
          <w:szCs w:val="20"/>
        </w:rPr>
        <w:t xml:space="preserve"> </w:t>
      </w:r>
      <w:r w:rsidRPr="0067384C">
        <w:rPr>
          <w:rFonts w:ascii="Open Sans Light" w:hAnsi="Open Sans Light" w:cs="Open Sans Light"/>
          <w:sz w:val="20"/>
          <w:szCs w:val="20"/>
        </w:rPr>
        <w:t>…………………………..</w:t>
      </w:r>
    </w:p>
    <w:p w14:paraId="4FF3D7F1" w14:textId="77777777" w:rsidR="00032FAC" w:rsidRPr="0067384C" w:rsidRDefault="00032FAC">
      <w:pPr>
        <w:rPr>
          <w:rFonts w:ascii="Open Sans Light" w:hAnsi="Open Sans Light" w:cs="Open Sans Light"/>
          <w:sz w:val="20"/>
          <w:szCs w:val="20"/>
        </w:rPr>
      </w:pPr>
    </w:p>
    <w:sectPr w:rsidR="00032FAC" w:rsidRPr="0067384C" w:rsidSect="00E705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8D01C4" w14:textId="77777777" w:rsidR="001178B0" w:rsidRDefault="001178B0">
      <w:r>
        <w:separator/>
      </w:r>
    </w:p>
  </w:endnote>
  <w:endnote w:type="continuationSeparator" w:id="0">
    <w:p w14:paraId="6B799641" w14:textId="77777777" w:rsidR="001178B0" w:rsidRDefault="00117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17BCD" w14:textId="77777777" w:rsidR="00813735" w:rsidRDefault="008137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44B9B" w14:textId="77777777" w:rsidR="00813735" w:rsidRDefault="0081373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34ED7" w14:textId="77777777" w:rsidR="00813735" w:rsidRDefault="008137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B02AAA" w14:textId="77777777" w:rsidR="001178B0" w:rsidRDefault="001178B0">
      <w:r>
        <w:separator/>
      </w:r>
    </w:p>
  </w:footnote>
  <w:footnote w:type="continuationSeparator" w:id="0">
    <w:p w14:paraId="3360D5F7" w14:textId="77777777" w:rsidR="001178B0" w:rsidRDefault="001178B0">
      <w:r>
        <w:continuationSeparator/>
      </w:r>
    </w:p>
  </w:footnote>
  <w:footnote w:id="1">
    <w:p w14:paraId="3D951990" w14:textId="77777777" w:rsidR="00F95F95" w:rsidRPr="00746FBB" w:rsidRDefault="00F95F95" w:rsidP="00363D4D">
      <w:pPr>
        <w:pStyle w:val="Tekstprzypisudolnego"/>
        <w:jc w:val="both"/>
        <w:rPr>
          <w:rFonts w:cs="Arial"/>
        </w:rPr>
      </w:pPr>
      <w:r w:rsidRPr="00746FBB">
        <w:rPr>
          <w:rStyle w:val="Odwoanieprzypisudolnego"/>
          <w:rFonts w:cs="Arial"/>
        </w:rPr>
        <w:footnoteRef/>
      </w:r>
      <w:r w:rsidRPr="00746FBB">
        <w:rPr>
          <w:rFonts w:cs="Arial"/>
        </w:rPr>
        <w:t xml:space="preserve"> Należy wypełnić, jeżeli projekt ubiegający się o dofinansowanie składa się z więcej niż jednego przedsięwzięcia w rozumieniu przepisów o ochronie środowiska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FAF7B" w14:textId="77777777" w:rsidR="00813735" w:rsidRDefault="008137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111B7" w14:textId="0B786033" w:rsidR="00C63DCA" w:rsidRDefault="00813735">
    <w:pPr>
      <w:pStyle w:val="Nagwek"/>
    </w:pPr>
    <w:ins w:id="2" w:author="Maliszewski Bartłomiej" w:date="2025-09-08T12:30:00Z">
      <w:r w:rsidRPr="00DB0AD5">
        <w:rPr>
          <w:rFonts w:asciiTheme="minorHAnsi" w:hAnsiTheme="minorHAnsi" w:cstheme="minorHAnsi"/>
          <w:b/>
          <w:bCs/>
        </w:rPr>
        <w:drawing>
          <wp:inline distT="0" distB="0" distL="0" distR="0" wp14:anchorId="240F3741" wp14:editId="76C79153">
            <wp:extent cx="5759450" cy="570865"/>
            <wp:effectExtent l="0" t="0" r="0" b="635"/>
            <wp:docPr id="16742592" name="Obraz 2" descr="Ciąg znaków, od lewej: logotyp Programu FEnIKS, logotyp Unii Europejskiej, logotyp Narodowego Funduszu Ochrony Środowiska i Gospodarki Wodn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42592" name="Obraz 2" descr="Ciąg znaków, od lewej: logotyp Programu FEnIKS, logotyp Unii Europejskiej, logotyp Narodowego Funduszu Ochrony Środowiska i Gospodarki Wodnej.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4525E" w14:textId="77777777" w:rsidR="00813735" w:rsidRDefault="008137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EF7278"/>
    <w:multiLevelType w:val="hybridMultilevel"/>
    <w:tmpl w:val="121E8A08"/>
    <w:lvl w:ilvl="0" w:tplc="5EDCB7F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DA76679"/>
    <w:multiLevelType w:val="hybridMultilevel"/>
    <w:tmpl w:val="CF520B88"/>
    <w:lvl w:ilvl="0" w:tplc="B00A0E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2DF3506"/>
    <w:multiLevelType w:val="hybridMultilevel"/>
    <w:tmpl w:val="A8869A6C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D0B76DE"/>
    <w:multiLevelType w:val="hybridMultilevel"/>
    <w:tmpl w:val="130E69BE"/>
    <w:lvl w:ilvl="0" w:tplc="2A1E0708">
      <w:start w:val="1"/>
      <w:numFmt w:val="lowerLetter"/>
      <w:lvlText w:val="%1)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F5738"/>
    <w:multiLevelType w:val="hybridMultilevel"/>
    <w:tmpl w:val="F1C2256C"/>
    <w:lvl w:ilvl="0" w:tplc="6B88CB82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  <w:b w:val="0"/>
        <w:sz w:val="22"/>
        <w:szCs w:val="22"/>
      </w:rPr>
    </w:lvl>
    <w:lvl w:ilvl="1" w:tplc="04150019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2" w:tplc="0415001B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62CECDB8">
      <w:start w:val="1"/>
      <w:numFmt w:val="lowerLetter"/>
      <w:lvlText w:val="%4)"/>
      <w:lvlJc w:val="left"/>
      <w:pPr>
        <w:tabs>
          <w:tab w:val="num" w:pos="1074"/>
        </w:tabs>
        <w:ind w:left="1071" w:hanging="357"/>
      </w:pPr>
      <w:rPr>
        <w:rFonts w:hint="default"/>
        <w:b w:val="0"/>
        <w:i w:val="0"/>
        <w:sz w:val="22"/>
        <w:szCs w:val="22"/>
        <w:u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bullet"/>
      <w:lvlText w:val="-"/>
      <w:lvlJc w:val="left"/>
      <w:pPr>
        <w:tabs>
          <w:tab w:val="num" w:pos="717"/>
        </w:tabs>
        <w:ind w:left="714" w:hanging="357"/>
      </w:pPr>
      <w:rPr>
        <w:rFonts w:ascii="Times New Roman" w:eastAsia="Times New Roman" w:hAnsi="Times New Roman" w:cs="Times New Roman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6F2979"/>
    <w:multiLevelType w:val="hybridMultilevel"/>
    <w:tmpl w:val="FA44AF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567A72"/>
    <w:multiLevelType w:val="hybridMultilevel"/>
    <w:tmpl w:val="77D6C4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147378"/>
    <w:multiLevelType w:val="hybridMultilevel"/>
    <w:tmpl w:val="782A43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867E1"/>
    <w:multiLevelType w:val="hybridMultilevel"/>
    <w:tmpl w:val="CA3864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66215"/>
    <w:multiLevelType w:val="hybridMultilevel"/>
    <w:tmpl w:val="621AFD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857DDF"/>
    <w:multiLevelType w:val="hybridMultilevel"/>
    <w:tmpl w:val="6B0AFE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90603"/>
    <w:multiLevelType w:val="hybridMultilevel"/>
    <w:tmpl w:val="76A29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5500E"/>
    <w:multiLevelType w:val="hybridMultilevel"/>
    <w:tmpl w:val="FECA5A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736AB6"/>
    <w:multiLevelType w:val="hybridMultilevel"/>
    <w:tmpl w:val="CBA07724"/>
    <w:lvl w:ilvl="0" w:tplc="7870006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D466B8E"/>
    <w:multiLevelType w:val="hybridMultilevel"/>
    <w:tmpl w:val="7F9E6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BB66A6"/>
    <w:multiLevelType w:val="hybridMultilevel"/>
    <w:tmpl w:val="D9C01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5298180">
    <w:abstractNumId w:val="4"/>
  </w:num>
  <w:num w:numId="2" w16cid:durableId="105739047">
    <w:abstractNumId w:val="2"/>
  </w:num>
  <w:num w:numId="3" w16cid:durableId="248775086">
    <w:abstractNumId w:val="14"/>
  </w:num>
  <w:num w:numId="4" w16cid:durableId="1120539219">
    <w:abstractNumId w:val="11"/>
  </w:num>
  <w:num w:numId="5" w16cid:durableId="1472749657">
    <w:abstractNumId w:val="1"/>
  </w:num>
  <w:num w:numId="6" w16cid:durableId="1876772539">
    <w:abstractNumId w:val="7"/>
  </w:num>
  <w:num w:numId="7" w16cid:durableId="1420591087">
    <w:abstractNumId w:val="6"/>
  </w:num>
  <w:num w:numId="8" w16cid:durableId="1520243702">
    <w:abstractNumId w:val="12"/>
  </w:num>
  <w:num w:numId="9" w16cid:durableId="76557440">
    <w:abstractNumId w:val="10"/>
  </w:num>
  <w:num w:numId="10" w16cid:durableId="430588457">
    <w:abstractNumId w:val="5"/>
  </w:num>
  <w:num w:numId="11" w16cid:durableId="1243299194">
    <w:abstractNumId w:val="0"/>
  </w:num>
  <w:num w:numId="12" w16cid:durableId="898173070">
    <w:abstractNumId w:val="13"/>
  </w:num>
  <w:num w:numId="13" w16cid:durableId="1317799344">
    <w:abstractNumId w:val="15"/>
  </w:num>
  <w:num w:numId="14" w16cid:durableId="770123551">
    <w:abstractNumId w:val="9"/>
  </w:num>
  <w:num w:numId="15" w16cid:durableId="1889880305">
    <w:abstractNumId w:val="8"/>
  </w:num>
  <w:num w:numId="16" w16cid:durableId="10596729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liszewski Bartłomiej">
    <w15:presenceInfo w15:providerId="AD" w15:userId="S::Bartlomiej.Maliszew@nfosigw.gov.pl::2480cd05-a8ba-409b-85db-cbc91124ff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D4D"/>
    <w:rsid w:val="00032FAC"/>
    <w:rsid w:val="000436F8"/>
    <w:rsid w:val="000569D5"/>
    <w:rsid w:val="000F2553"/>
    <w:rsid w:val="001029B1"/>
    <w:rsid w:val="001076B2"/>
    <w:rsid w:val="001178B0"/>
    <w:rsid w:val="0012775D"/>
    <w:rsid w:val="001D3FA2"/>
    <w:rsid w:val="001F002E"/>
    <w:rsid w:val="002003AD"/>
    <w:rsid w:val="0020577B"/>
    <w:rsid w:val="002113D3"/>
    <w:rsid w:val="0023518F"/>
    <w:rsid w:val="002406A8"/>
    <w:rsid w:val="00244490"/>
    <w:rsid w:val="00286C51"/>
    <w:rsid w:val="00295C1F"/>
    <w:rsid w:val="002B3895"/>
    <w:rsid w:val="002D0CA8"/>
    <w:rsid w:val="002D1E09"/>
    <w:rsid w:val="002D66C8"/>
    <w:rsid w:val="003030EE"/>
    <w:rsid w:val="00330171"/>
    <w:rsid w:val="003360B2"/>
    <w:rsid w:val="003373BD"/>
    <w:rsid w:val="00363D4D"/>
    <w:rsid w:val="0037747F"/>
    <w:rsid w:val="00377A16"/>
    <w:rsid w:val="003E5E4E"/>
    <w:rsid w:val="0041646A"/>
    <w:rsid w:val="00454074"/>
    <w:rsid w:val="00472937"/>
    <w:rsid w:val="00486115"/>
    <w:rsid w:val="0050008D"/>
    <w:rsid w:val="00531FCD"/>
    <w:rsid w:val="00544E67"/>
    <w:rsid w:val="00546BB0"/>
    <w:rsid w:val="00552DFC"/>
    <w:rsid w:val="00605875"/>
    <w:rsid w:val="00615417"/>
    <w:rsid w:val="00627D8B"/>
    <w:rsid w:val="0067384C"/>
    <w:rsid w:val="006A657F"/>
    <w:rsid w:val="006B6FC0"/>
    <w:rsid w:val="006E5818"/>
    <w:rsid w:val="00702D8E"/>
    <w:rsid w:val="00706C97"/>
    <w:rsid w:val="00751D97"/>
    <w:rsid w:val="007A0D47"/>
    <w:rsid w:val="007C0942"/>
    <w:rsid w:val="007C5DCA"/>
    <w:rsid w:val="007D7382"/>
    <w:rsid w:val="007E012C"/>
    <w:rsid w:val="00813735"/>
    <w:rsid w:val="008343EB"/>
    <w:rsid w:val="00851807"/>
    <w:rsid w:val="008A07E4"/>
    <w:rsid w:val="008A1980"/>
    <w:rsid w:val="008A230F"/>
    <w:rsid w:val="008A4B1B"/>
    <w:rsid w:val="009424E8"/>
    <w:rsid w:val="00950AD7"/>
    <w:rsid w:val="009A0AE5"/>
    <w:rsid w:val="009C5D0E"/>
    <w:rsid w:val="009E0053"/>
    <w:rsid w:val="009E69E2"/>
    <w:rsid w:val="00A07544"/>
    <w:rsid w:val="00A23751"/>
    <w:rsid w:val="00A2452B"/>
    <w:rsid w:val="00A33D9A"/>
    <w:rsid w:val="00AA682E"/>
    <w:rsid w:val="00AE1723"/>
    <w:rsid w:val="00AF5399"/>
    <w:rsid w:val="00B04934"/>
    <w:rsid w:val="00B11F97"/>
    <w:rsid w:val="00B15A47"/>
    <w:rsid w:val="00BE6BB5"/>
    <w:rsid w:val="00C131FC"/>
    <w:rsid w:val="00C3693E"/>
    <w:rsid w:val="00C379DB"/>
    <w:rsid w:val="00C63DCA"/>
    <w:rsid w:val="00C97709"/>
    <w:rsid w:val="00CA1AF3"/>
    <w:rsid w:val="00CB2D17"/>
    <w:rsid w:val="00CD5FBD"/>
    <w:rsid w:val="00D10A32"/>
    <w:rsid w:val="00D15E23"/>
    <w:rsid w:val="00D212DB"/>
    <w:rsid w:val="00DA5D4C"/>
    <w:rsid w:val="00E255D3"/>
    <w:rsid w:val="00E70520"/>
    <w:rsid w:val="00EA48FB"/>
    <w:rsid w:val="00EE5FB4"/>
    <w:rsid w:val="00F115EB"/>
    <w:rsid w:val="00F27B93"/>
    <w:rsid w:val="00F6316C"/>
    <w:rsid w:val="00F76E15"/>
    <w:rsid w:val="00F95F95"/>
    <w:rsid w:val="00FA05DE"/>
    <w:rsid w:val="00FC137E"/>
    <w:rsid w:val="00FD6711"/>
    <w:rsid w:val="00FE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39800D"/>
  <w15:chartTrackingRefBased/>
  <w15:docId w15:val="{DE0FC951-902C-49ED-8A78-9F3F6D6A3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2553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363D4D"/>
    <w:pPr>
      <w:keepNext/>
      <w:spacing w:before="240" w:after="60"/>
      <w:jc w:val="both"/>
      <w:outlineLvl w:val="0"/>
    </w:pPr>
    <w:rPr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63D4D"/>
    <w:rPr>
      <w:vertAlign w:val="superscript"/>
    </w:rPr>
  </w:style>
  <w:style w:type="paragraph" w:styleId="Tekstprzypisudolnego">
    <w:name w:val="footnote text"/>
    <w:basedOn w:val="Normalny"/>
    <w:semiHidden/>
    <w:rsid w:val="00363D4D"/>
    <w:pPr>
      <w:widowControl w:val="0"/>
    </w:pPr>
    <w:rPr>
      <w:sz w:val="18"/>
      <w:szCs w:val="20"/>
    </w:rPr>
  </w:style>
  <w:style w:type="paragraph" w:styleId="Tytu">
    <w:name w:val="Title"/>
    <w:basedOn w:val="Normalny"/>
    <w:qFormat/>
    <w:rsid w:val="00363D4D"/>
    <w:pPr>
      <w:jc w:val="center"/>
    </w:pPr>
    <w:rPr>
      <w:rFonts w:ascii="Times New Roman" w:hAnsi="Times New Roman"/>
      <w:b/>
      <w:bCs/>
      <w:sz w:val="24"/>
    </w:rPr>
  </w:style>
  <w:style w:type="paragraph" w:styleId="Tekstdymka">
    <w:name w:val="Balloon Text"/>
    <w:basedOn w:val="Normalny"/>
    <w:semiHidden/>
    <w:rsid w:val="00363D4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7747F"/>
    <w:pPr>
      <w:ind w:left="720"/>
      <w:contextualSpacing/>
    </w:pPr>
  </w:style>
  <w:style w:type="paragraph" w:styleId="Poprawka">
    <w:name w:val="Revision"/>
    <w:hidden/>
    <w:uiPriority w:val="99"/>
    <w:semiHidden/>
    <w:rsid w:val="0012775D"/>
    <w:rPr>
      <w:rFonts w:ascii="Arial" w:hAnsi="Arial"/>
      <w:sz w:val="22"/>
      <w:szCs w:val="24"/>
    </w:rPr>
  </w:style>
  <w:style w:type="character" w:styleId="Odwoaniedokomentarza">
    <w:name w:val="annotation reference"/>
    <w:basedOn w:val="Domylnaczcionkaakapitu"/>
    <w:rsid w:val="00552DF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52D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2D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52D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52DFC"/>
    <w:rPr>
      <w:rFonts w:ascii="Arial" w:hAnsi="Arial"/>
      <w:b/>
      <w:bCs/>
    </w:rPr>
  </w:style>
  <w:style w:type="paragraph" w:styleId="Nagwek">
    <w:name w:val="header"/>
    <w:basedOn w:val="Normalny"/>
    <w:link w:val="NagwekZnak"/>
    <w:rsid w:val="00C63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63DCA"/>
    <w:rPr>
      <w:rFonts w:ascii="Arial" w:hAnsi="Arial"/>
      <w:sz w:val="22"/>
      <w:szCs w:val="24"/>
    </w:rPr>
  </w:style>
  <w:style w:type="paragraph" w:styleId="Stopka">
    <w:name w:val="footer"/>
    <w:basedOn w:val="Normalny"/>
    <w:link w:val="StopkaZnak"/>
    <w:rsid w:val="00C63D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63DC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3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4</Pages>
  <Words>803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 zakresie dokumentacji OOŚ/Natura 2000 dla instytucji oceniających wnioski o dofinansowanie</vt:lpstr>
    </vt:vector>
  </TitlesOfParts>
  <Company>MRR</Company>
  <LinksUpToDate>false</LinksUpToDate>
  <CharactersWithSpaces>6120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 zakresie dokumentacji OOŚ/Natura 2000 dla instytucji oceniających wnioski o dofinansowanie</dc:title>
  <dc:subject/>
  <dc:creator>roman_gaszczyk</dc:creator>
  <cp:keywords/>
  <cp:lastModifiedBy>Maliszewski Bartłomiej</cp:lastModifiedBy>
  <cp:revision>31</cp:revision>
  <cp:lastPrinted>2016-05-25T17:08:00Z</cp:lastPrinted>
  <dcterms:created xsi:type="dcterms:W3CDTF">2023-05-30T11:17:00Z</dcterms:created>
  <dcterms:modified xsi:type="dcterms:W3CDTF">2025-09-08T10:43:00Z</dcterms:modified>
</cp:coreProperties>
</file>